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AABC37C" w:rsidR="00735535" w:rsidRDefault="00271F37">
            <w:pPr>
              <w:widowControl w:val="0"/>
            </w:pPr>
            <w:r>
              <w:t>From:</w:t>
            </w:r>
            <w:r>
              <w:tab/>
            </w:r>
            <w:r w:rsidR="00C845E1">
              <w:rPr>
                <w:rFonts w:eastAsia="ＭＳ 明朝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3A515942" w:rsidR="00735535" w:rsidRDefault="00C22F13">
            <w:pPr>
              <w:widowControl w:val="0"/>
              <w:jc w:val="right"/>
              <w:rPr>
                <w:highlight w:val="yellow"/>
              </w:rPr>
            </w:pPr>
            <w:r w:rsidRPr="00C22F13">
              <w:t>DTEC3-11.2.1.3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71FC4D7E" w:rsidR="00735535" w:rsidRPr="003D30E2" w:rsidRDefault="00271F37">
            <w:pPr>
              <w:widowControl w:val="0"/>
              <w:rPr>
                <w:rFonts w:eastAsia="ＭＳ 明朝" w:hint="eastAsia"/>
                <w:lang w:eastAsia="ja-JP"/>
                <w:rPrChange w:id="0" w:author="kotsu_kokusai_1@yahoo.co.jp" w:date="2024-10-04T12:23:00Z" w16du:dateUtc="2024-10-04T10:23:00Z">
                  <w:rPr/>
                </w:rPrChange>
              </w:rPr>
            </w:pPr>
            <w:r>
              <w:t>To:</w:t>
            </w:r>
            <w:r>
              <w:tab/>
            </w:r>
            <w:r w:rsidR="00C845E1">
              <w:rPr>
                <w:rFonts w:eastAsia="ＭＳ 明朝"/>
                <w:lang w:eastAsia="ja-JP"/>
              </w:rPr>
              <w:t>ARM</w:t>
            </w:r>
            <w:r w:rsidR="00025BDC">
              <w:t xml:space="preserve"> committee</w:t>
            </w:r>
            <w:r w:rsidR="00C845E1">
              <w:t xml:space="preserve"> and </w:t>
            </w:r>
            <w:del w:id="1" w:author="kotsu_kokusai_1@yahoo.co.jp" w:date="2024-10-04T12:23:00Z" w16du:dateUtc="2024-10-04T10:23:00Z">
              <w:r w:rsidR="00C845E1" w:rsidDel="003D30E2">
                <w:delText>Council</w:delText>
              </w:r>
            </w:del>
            <w:ins w:id="2" w:author="kotsu_kokusai_1@yahoo.co.jp" w:date="2024-10-04T12:23:00Z" w16du:dateUtc="2024-10-04T10:23:00Z">
              <w:r w:rsidR="003D30E2">
                <w:rPr>
                  <w:rFonts w:eastAsia="ＭＳ 明朝" w:hint="eastAsia"/>
                  <w:lang w:eastAsia="ja-JP"/>
                </w:rPr>
                <w:t>PAP</w:t>
              </w:r>
            </w:ins>
          </w:p>
        </w:tc>
        <w:tc>
          <w:tcPr>
            <w:tcW w:w="5460" w:type="dxa"/>
          </w:tcPr>
          <w:p w14:paraId="1AEFF604" w14:textId="6EC2131E" w:rsidR="00735535" w:rsidRDefault="00735535">
            <w:pPr>
              <w:widowControl w:val="0"/>
              <w:jc w:val="right"/>
            </w:pPr>
          </w:p>
        </w:tc>
      </w:tr>
    </w:tbl>
    <w:p w14:paraId="420855FC" w14:textId="77777777" w:rsidR="00735535" w:rsidRDefault="00271F37">
      <w:pPr>
        <w:pStyle w:val="af7"/>
      </w:pPr>
      <w:r>
        <w:t>LIAISON NOTE</w:t>
      </w:r>
    </w:p>
    <w:p w14:paraId="54D786DB" w14:textId="415270CC" w:rsidR="00735535" w:rsidRDefault="00025BDC">
      <w:pPr>
        <w:pStyle w:val="af7"/>
      </w:pPr>
      <w:r>
        <w:t>P</w:t>
      </w:r>
      <w:r w:rsidR="00AE5EB5">
        <w:rPr>
          <w:rFonts w:eastAsia="ＭＳ 明朝" w:hint="eastAsia"/>
          <w:lang w:eastAsia="ja-JP"/>
        </w:rPr>
        <w:t>ro</w:t>
      </w:r>
      <w:r w:rsidR="00572770">
        <w:rPr>
          <w:rFonts w:eastAsia="ＭＳ 明朝" w:hint="eastAsia"/>
          <w:lang w:eastAsia="ja-JP"/>
        </w:rPr>
        <w:t>duct specification</w:t>
      </w:r>
      <w:r w:rsidR="00C845E1">
        <w:rPr>
          <w:rFonts w:eastAsia="ＭＳ 明朝"/>
          <w:lang w:eastAsia="ja-JP"/>
        </w:rPr>
        <w:t>s</w:t>
      </w:r>
      <w:r w:rsidR="00572770">
        <w:rPr>
          <w:rFonts w:eastAsia="ＭＳ 明朝" w:hint="eastAsia"/>
          <w:lang w:eastAsia="ja-JP"/>
        </w:rPr>
        <w:t xml:space="preserve"> for </w:t>
      </w:r>
      <w:r w:rsidR="00052E2F">
        <w:rPr>
          <w:rFonts w:eastAsia="ＭＳ 明朝"/>
          <w:lang w:eastAsia="ja-JP"/>
        </w:rPr>
        <w:t xml:space="preserve">S-200 based </w:t>
      </w:r>
      <w:r w:rsidR="009672FE">
        <w:rPr>
          <w:rFonts w:eastAsia="ＭＳ 明朝"/>
          <w:lang w:eastAsia="ja-JP"/>
        </w:rPr>
        <w:t>ASM</w:t>
      </w:r>
    </w:p>
    <w:p w14:paraId="6B5D5606" w14:textId="77777777" w:rsidR="00735535" w:rsidRDefault="00271F37">
      <w:pPr>
        <w:pStyle w:val="1"/>
      </w:pPr>
      <w:r>
        <w:t>INTRODUCTION</w:t>
      </w:r>
    </w:p>
    <w:p w14:paraId="22544A2D" w14:textId="1F20CF43" w:rsidR="00C845E1" w:rsidRDefault="00C845E1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>At DTEC2 and DTEC3 the committee discussed necessary S-200 work to handle Application Specific M</w:t>
      </w:r>
      <w:r w:rsidR="00966434">
        <w:rPr>
          <w:rFonts w:eastAsia="ＭＳ 明朝"/>
          <w:lang w:eastAsia="ja-JP"/>
        </w:rPr>
        <w:t>e</w:t>
      </w:r>
      <w:r>
        <w:rPr>
          <w:rFonts w:eastAsia="ＭＳ 明朝"/>
          <w:lang w:eastAsia="ja-JP"/>
        </w:rPr>
        <w:t>ss</w:t>
      </w:r>
      <w:r w:rsidR="00966434">
        <w:rPr>
          <w:rFonts w:eastAsia="ＭＳ 明朝"/>
          <w:lang w:eastAsia="ja-JP"/>
        </w:rPr>
        <w:t>a</w:t>
      </w:r>
      <w:r>
        <w:rPr>
          <w:rFonts w:eastAsia="ＭＳ 明朝"/>
          <w:lang w:eastAsia="ja-JP"/>
        </w:rPr>
        <w:t>ges as used in AIS/VDES</w:t>
      </w:r>
      <w:r w:rsidR="00FA10BB">
        <w:rPr>
          <w:rFonts w:eastAsia="ＭＳ 明朝"/>
          <w:lang w:eastAsia="ja-JP"/>
        </w:rPr>
        <w:t xml:space="preserve"> and its relationship to</w:t>
      </w:r>
      <w:r w:rsidR="00966434">
        <w:rPr>
          <w:rFonts w:eastAsia="ＭＳ 明朝"/>
          <w:lang w:eastAsia="ja-JP"/>
        </w:rPr>
        <w:t xml:space="preserve"> Product Specification</w:t>
      </w:r>
      <w:r w:rsidR="00FA10BB">
        <w:rPr>
          <w:rFonts w:eastAsia="ＭＳ 明朝"/>
          <w:lang w:eastAsia="ja-JP"/>
        </w:rPr>
        <w:t xml:space="preserve"> S-230 Applications Specific Messages</w:t>
      </w:r>
      <w:r>
        <w:rPr>
          <w:rFonts w:eastAsia="ＭＳ 明朝"/>
          <w:lang w:eastAsia="ja-JP"/>
        </w:rPr>
        <w:t xml:space="preserve">. </w:t>
      </w:r>
      <w:r w:rsidR="00FA10BB">
        <w:rPr>
          <w:rFonts w:eastAsia="ＭＳ 明朝"/>
          <w:lang w:eastAsia="ja-JP"/>
        </w:rPr>
        <w:t>DTEC received various input pape</w:t>
      </w:r>
      <w:r w:rsidR="00966434">
        <w:rPr>
          <w:rFonts w:eastAsia="ＭＳ 明朝"/>
          <w:lang w:eastAsia="ja-JP"/>
        </w:rPr>
        <w:t>rs</w:t>
      </w:r>
      <w:r w:rsidR="00FA10BB">
        <w:rPr>
          <w:rFonts w:eastAsia="ＭＳ 明朝"/>
          <w:lang w:eastAsia="ja-JP"/>
        </w:rPr>
        <w:t xml:space="preserve"> with use cases as for disaster management. </w:t>
      </w:r>
      <w:r>
        <w:rPr>
          <w:rFonts w:eastAsia="ＭＳ 明朝"/>
          <w:lang w:eastAsia="ja-JP"/>
        </w:rPr>
        <w:t xml:space="preserve">DTEC3 also received a </w:t>
      </w:r>
      <w:r w:rsidR="00FA10BB">
        <w:rPr>
          <w:rFonts w:eastAsia="ＭＳ 明朝"/>
          <w:lang w:eastAsia="ja-JP"/>
        </w:rPr>
        <w:t>l</w:t>
      </w:r>
      <w:r>
        <w:rPr>
          <w:rFonts w:eastAsia="ＭＳ 明朝"/>
          <w:lang w:eastAsia="ja-JP"/>
        </w:rPr>
        <w:t xml:space="preserve">iaison </w:t>
      </w:r>
      <w:r w:rsidR="00FA10BB">
        <w:rPr>
          <w:rFonts w:eastAsia="ＭＳ 明朝"/>
          <w:lang w:eastAsia="ja-JP"/>
        </w:rPr>
        <w:t>n</w:t>
      </w:r>
      <w:r>
        <w:rPr>
          <w:rFonts w:eastAsia="ＭＳ 明朝"/>
          <w:lang w:eastAsia="ja-JP"/>
        </w:rPr>
        <w:t xml:space="preserve">ote from ARM on </w:t>
      </w:r>
      <w:r w:rsidR="00FA10BB">
        <w:rPr>
          <w:rFonts w:eastAsia="ＭＳ 明朝"/>
          <w:lang w:eastAsia="ja-JP"/>
        </w:rPr>
        <w:t>developing</w:t>
      </w:r>
      <w:r>
        <w:rPr>
          <w:rFonts w:eastAsia="ＭＳ 明朝"/>
          <w:lang w:eastAsia="ja-JP"/>
        </w:rPr>
        <w:t xml:space="preserve"> a </w:t>
      </w:r>
      <w:r w:rsidR="00FA10BB">
        <w:rPr>
          <w:rFonts w:eastAsia="ＭＳ 明朝"/>
          <w:lang w:eastAsia="ja-JP"/>
        </w:rPr>
        <w:t xml:space="preserve">S-200 </w:t>
      </w:r>
      <w:r>
        <w:rPr>
          <w:rFonts w:eastAsia="ＭＳ 明朝"/>
          <w:lang w:eastAsia="ja-JP"/>
        </w:rPr>
        <w:t>product specification</w:t>
      </w:r>
      <w:r w:rsidR="00FA10BB">
        <w:rPr>
          <w:rFonts w:eastAsia="ＭＳ 明朝"/>
          <w:lang w:eastAsia="ja-JP"/>
        </w:rPr>
        <w:t xml:space="preserve"> providing</w:t>
      </w:r>
      <w:r>
        <w:rPr>
          <w:rFonts w:eastAsia="ＭＳ 明朝"/>
          <w:lang w:eastAsia="ja-JP"/>
        </w:rPr>
        <w:t xml:space="preserve"> </w:t>
      </w:r>
      <w:r w:rsidR="00FA10BB">
        <w:rPr>
          <w:rFonts w:eastAsia="ＭＳ 明朝"/>
          <w:lang w:eastAsia="ja-JP"/>
        </w:rPr>
        <w:t>a data model for</w:t>
      </w:r>
      <w:r>
        <w:rPr>
          <w:rFonts w:eastAsia="ＭＳ 明朝"/>
          <w:lang w:eastAsia="ja-JP"/>
        </w:rPr>
        <w:t xml:space="preserve"> area information </w:t>
      </w:r>
      <w:r w:rsidR="00FA10BB">
        <w:rPr>
          <w:rFonts w:eastAsia="ＭＳ 明朝"/>
          <w:lang w:eastAsia="ja-JP"/>
        </w:rPr>
        <w:t>used e.</w:t>
      </w:r>
      <w:r w:rsidR="00966434">
        <w:rPr>
          <w:rFonts w:eastAsia="ＭＳ 明朝"/>
          <w:lang w:eastAsia="ja-JP"/>
        </w:rPr>
        <w:t xml:space="preserve"> </w:t>
      </w:r>
      <w:r w:rsidR="00FA10BB">
        <w:rPr>
          <w:rFonts w:eastAsia="ＭＳ 明朝"/>
          <w:lang w:eastAsia="ja-JP"/>
        </w:rPr>
        <w:t>g. for virtual AtoN</w:t>
      </w:r>
      <w:r>
        <w:rPr>
          <w:rFonts w:eastAsia="ＭＳ 明朝"/>
          <w:lang w:eastAsia="ja-JP"/>
        </w:rPr>
        <w:t xml:space="preserve">. </w:t>
      </w:r>
      <w:r w:rsidR="00FA10BB">
        <w:rPr>
          <w:rFonts w:eastAsia="ＭＳ 明朝"/>
          <w:lang w:eastAsia="ja-JP"/>
        </w:rPr>
        <w:t>This liaison note covers the outcome and findings of the discussion and proposes a roadmap for dealing with ASM and related S-200 Product specification</w:t>
      </w:r>
      <w:r w:rsidR="00966434">
        <w:rPr>
          <w:rFonts w:eastAsia="ＭＳ 明朝"/>
          <w:lang w:eastAsia="ja-JP"/>
        </w:rPr>
        <w:t>s</w:t>
      </w:r>
      <w:r w:rsidR="00FA10BB">
        <w:rPr>
          <w:rFonts w:eastAsia="ＭＳ 明朝"/>
          <w:lang w:eastAsia="ja-JP"/>
        </w:rPr>
        <w:t xml:space="preserve">.  </w:t>
      </w:r>
    </w:p>
    <w:p w14:paraId="100A4F2F" w14:textId="6B130CEE" w:rsidR="00572770" w:rsidRPr="00572770" w:rsidRDefault="00572770" w:rsidP="00572770">
      <w:pPr>
        <w:pStyle w:val="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0649CB68" w14:textId="360F1398" w:rsidR="001379F8" w:rsidRDefault="00FA10BB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 xml:space="preserve">With its origin in geospatial data modelling </w:t>
      </w:r>
      <w:r w:rsidR="00966434">
        <w:rPr>
          <w:rFonts w:eastAsia="ＭＳ 明朝"/>
          <w:lang w:eastAsia="ja-JP"/>
        </w:rPr>
        <w:t>(</w:t>
      </w:r>
      <w:r>
        <w:rPr>
          <w:rFonts w:eastAsia="ＭＳ 明朝"/>
          <w:lang w:eastAsia="ja-JP"/>
        </w:rPr>
        <w:t>e.</w:t>
      </w:r>
      <w:r w:rsidR="00966434">
        <w:rPr>
          <w:rFonts w:eastAsia="ＭＳ 明朝"/>
          <w:lang w:eastAsia="ja-JP"/>
        </w:rPr>
        <w:t xml:space="preserve"> </w:t>
      </w:r>
      <w:r>
        <w:rPr>
          <w:rFonts w:eastAsia="ＭＳ 明朝"/>
          <w:lang w:eastAsia="ja-JP"/>
        </w:rPr>
        <w:t>g. for nautical charts</w:t>
      </w:r>
      <w:r w:rsidR="00966434">
        <w:rPr>
          <w:rFonts w:eastAsia="ＭＳ 明朝"/>
          <w:lang w:eastAsia="ja-JP"/>
        </w:rPr>
        <w:t>)</w:t>
      </w:r>
      <w:r>
        <w:rPr>
          <w:rFonts w:eastAsia="ＭＳ 明朝"/>
          <w:lang w:eastAsia="ja-JP"/>
        </w:rPr>
        <w:t xml:space="preserve"> the S-100 concept provides concepts for data modelling and encoding</w:t>
      </w:r>
      <w:r w:rsidR="001379F8">
        <w:rPr>
          <w:rFonts w:eastAsia="ＭＳ 明朝"/>
          <w:lang w:eastAsia="ja-JP"/>
        </w:rPr>
        <w:t xml:space="preserve"> (IHO S-100 part 10)</w:t>
      </w:r>
      <w:r>
        <w:rPr>
          <w:rFonts w:eastAsia="ＭＳ 明朝"/>
          <w:lang w:eastAsia="ja-JP"/>
        </w:rPr>
        <w:t xml:space="preserve"> as well for portrayal us</w:t>
      </w:r>
      <w:r w:rsidR="00966434">
        <w:rPr>
          <w:rFonts w:eastAsia="ＭＳ 明朝"/>
          <w:lang w:eastAsia="ja-JP"/>
        </w:rPr>
        <w:t>ed</w:t>
      </w:r>
      <w:r>
        <w:rPr>
          <w:rFonts w:eastAsia="ＭＳ 明朝"/>
          <w:lang w:eastAsia="ja-JP"/>
        </w:rPr>
        <w:t xml:space="preserve"> in various application specific </w:t>
      </w:r>
      <w:r w:rsidR="00966434">
        <w:rPr>
          <w:rFonts w:eastAsia="ＭＳ 明朝"/>
          <w:lang w:eastAsia="ja-JP"/>
        </w:rPr>
        <w:t>P</w:t>
      </w:r>
      <w:r>
        <w:rPr>
          <w:rFonts w:eastAsia="ＭＳ 明朝"/>
          <w:lang w:eastAsia="ja-JP"/>
        </w:rPr>
        <w:t xml:space="preserve">roduct </w:t>
      </w:r>
      <w:r w:rsidR="00966434">
        <w:rPr>
          <w:rFonts w:eastAsia="ＭＳ 明朝"/>
          <w:lang w:eastAsia="ja-JP"/>
        </w:rPr>
        <w:t>S</w:t>
      </w:r>
      <w:r>
        <w:rPr>
          <w:rFonts w:eastAsia="ＭＳ 明朝"/>
          <w:lang w:eastAsia="ja-JP"/>
        </w:rPr>
        <w:t>pecification</w:t>
      </w:r>
      <w:r w:rsidR="00966434">
        <w:rPr>
          <w:rFonts w:eastAsia="ＭＳ 明朝"/>
          <w:lang w:eastAsia="ja-JP"/>
        </w:rPr>
        <w:t>s.</w:t>
      </w:r>
      <w:r>
        <w:rPr>
          <w:rFonts w:eastAsia="ＭＳ 明朝"/>
          <w:lang w:eastAsia="ja-JP"/>
        </w:rPr>
        <w:t xml:space="preserve"> </w:t>
      </w:r>
      <w:r w:rsidR="00966434">
        <w:rPr>
          <w:rFonts w:eastAsia="ＭＳ 明朝"/>
          <w:lang w:eastAsia="ja-JP"/>
        </w:rPr>
        <w:t>E</w:t>
      </w:r>
      <w:r>
        <w:rPr>
          <w:rFonts w:eastAsia="ＭＳ 明朝"/>
          <w:lang w:eastAsia="ja-JP"/>
        </w:rPr>
        <w:t xml:space="preserve">ach </w:t>
      </w:r>
      <w:r w:rsidR="00966434">
        <w:rPr>
          <w:rFonts w:eastAsia="ＭＳ 明朝"/>
          <w:lang w:eastAsia="ja-JP"/>
        </w:rPr>
        <w:t xml:space="preserve">Product Specification is </w:t>
      </w:r>
      <w:r>
        <w:rPr>
          <w:rFonts w:eastAsia="ＭＳ 明朝"/>
          <w:lang w:eastAsia="ja-JP"/>
        </w:rPr>
        <w:t xml:space="preserve">covering a dedicated field of application. </w:t>
      </w:r>
      <w:r w:rsidR="00197FF0">
        <w:rPr>
          <w:rFonts w:eastAsia="ＭＳ 明朝"/>
          <w:lang w:eastAsia="ja-JP"/>
        </w:rPr>
        <w:t>The first applications for providing nautical charts assumed that th</w:t>
      </w:r>
      <w:r w:rsidR="00276F3F">
        <w:rPr>
          <w:rFonts w:eastAsia="ＭＳ 明朝"/>
          <w:lang w:eastAsia="ja-JP"/>
        </w:rPr>
        <w:t>ese</w:t>
      </w:r>
      <w:r w:rsidR="00197FF0">
        <w:rPr>
          <w:rFonts w:eastAsia="ＭＳ 明朝"/>
          <w:lang w:eastAsia="ja-JP"/>
        </w:rPr>
        <w:t xml:space="preserve"> encodings</w:t>
      </w:r>
      <w:r w:rsidR="001379F8">
        <w:rPr>
          <w:rStyle w:val="afd"/>
          <w:rFonts w:eastAsia="ＭＳ 明朝"/>
          <w:lang w:eastAsia="ja-JP"/>
        </w:rPr>
        <w:footnoteReference w:id="1"/>
      </w:r>
      <w:r w:rsidR="00197FF0">
        <w:rPr>
          <w:rFonts w:eastAsia="ＭＳ 明朝"/>
          <w:lang w:eastAsia="ja-JP"/>
        </w:rPr>
        <w:t xml:space="preserve"> are used to exchange </w:t>
      </w:r>
      <w:r w:rsidR="00966434">
        <w:rPr>
          <w:rFonts w:eastAsia="ＭＳ 明朝"/>
          <w:lang w:eastAsia="ja-JP"/>
        </w:rPr>
        <w:t xml:space="preserve">of </w:t>
      </w:r>
      <w:r w:rsidR="00197FF0">
        <w:rPr>
          <w:rFonts w:eastAsia="ＭＳ 明朝"/>
          <w:lang w:eastAsia="ja-JP"/>
        </w:rPr>
        <w:t xml:space="preserve">data modelled by using S-XXX product specification as files. Developing S-210 as a replacement for the </w:t>
      </w:r>
      <w:r w:rsidR="00197FF0" w:rsidRPr="00197FF0">
        <w:rPr>
          <w:rFonts w:eastAsia="ＭＳ 明朝"/>
          <w:lang w:eastAsia="ja-JP"/>
        </w:rPr>
        <w:t>Inter-VTS Exchange Format</w:t>
      </w:r>
      <w:r w:rsidR="00197FF0">
        <w:rPr>
          <w:rFonts w:eastAsia="ＭＳ 明朝"/>
          <w:lang w:eastAsia="ja-JP"/>
        </w:rPr>
        <w:t xml:space="preserve"> at VTS committee showed that file exchange is not a suitable approach for connecting VTS e</w:t>
      </w:r>
      <w:r w:rsidR="00276F3F">
        <w:rPr>
          <w:rFonts w:eastAsia="ＭＳ 明朝"/>
          <w:lang w:eastAsia="ja-JP"/>
        </w:rPr>
        <w:t xml:space="preserve">. </w:t>
      </w:r>
      <w:r w:rsidR="00197FF0">
        <w:rPr>
          <w:rFonts w:eastAsia="ＭＳ 明朝"/>
          <w:lang w:eastAsia="ja-JP"/>
        </w:rPr>
        <w:t>g</w:t>
      </w:r>
      <w:r w:rsidR="00276F3F">
        <w:rPr>
          <w:rFonts w:eastAsia="ＭＳ 明朝"/>
          <w:lang w:eastAsia="ja-JP"/>
        </w:rPr>
        <w:t>.</w:t>
      </w:r>
      <w:r w:rsidR="00197FF0">
        <w:rPr>
          <w:rFonts w:eastAsia="ＭＳ 明朝"/>
          <w:lang w:eastAsia="ja-JP"/>
        </w:rPr>
        <w:t xml:space="preserve"> for</w:t>
      </w:r>
      <w:r w:rsidR="00276F3F">
        <w:rPr>
          <w:rFonts w:eastAsia="ＭＳ 明朝"/>
          <w:lang w:eastAsia="ja-JP"/>
        </w:rPr>
        <w:t xml:space="preserve"> online</w:t>
      </w:r>
      <w:r w:rsidR="00197FF0">
        <w:rPr>
          <w:rFonts w:eastAsia="ＭＳ 明朝"/>
          <w:lang w:eastAsia="ja-JP"/>
        </w:rPr>
        <w:t xml:space="preserve"> data exchange of track information. Therefore</w:t>
      </w:r>
      <w:r w:rsidR="00276F3F">
        <w:rPr>
          <w:rFonts w:eastAsia="ＭＳ 明朝"/>
          <w:lang w:eastAsia="ja-JP"/>
        </w:rPr>
        <w:t>,</w:t>
      </w:r>
      <w:r w:rsidR="00197FF0">
        <w:rPr>
          <w:rFonts w:eastAsia="ＭＳ 明朝"/>
          <w:lang w:eastAsia="ja-JP"/>
        </w:rPr>
        <w:t xml:space="preserve"> ENAV committee developed a new </w:t>
      </w:r>
      <w:r w:rsidR="001379F8">
        <w:rPr>
          <w:rFonts w:eastAsia="ＭＳ 明朝"/>
          <w:lang w:eastAsia="ja-JP"/>
        </w:rPr>
        <w:t>IHO S-1</w:t>
      </w:r>
      <w:r w:rsidR="00966434">
        <w:rPr>
          <w:rFonts w:eastAsia="ＭＳ 明朝"/>
          <w:lang w:eastAsia="ja-JP"/>
        </w:rPr>
        <w:t>0</w:t>
      </w:r>
      <w:r w:rsidR="001379F8">
        <w:rPr>
          <w:rFonts w:eastAsia="ＭＳ 明朝"/>
          <w:lang w:eastAsia="ja-JP"/>
        </w:rPr>
        <w:t>0 part 14</w:t>
      </w:r>
      <w:r w:rsidR="00197FF0">
        <w:rPr>
          <w:rFonts w:eastAsia="ＭＳ 明朝"/>
          <w:lang w:eastAsia="ja-JP"/>
        </w:rPr>
        <w:t xml:space="preserve"> on online data exchang</w:t>
      </w:r>
      <w:r w:rsidR="001379F8">
        <w:rPr>
          <w:rFonts w:eastAsia="ＭＳ 明朝"/>
          <w:lang w:eastAsia="ja-JP"/>
        </w:rPr>
        <w:t>e</w:t>
      </w:r>
      <w:r w:rsidR="00197FF0">
        <w:rPr>
          <w:rFonts w:eastAsia="ＭＳ 明朝"/>
          <w:lang w:eastAsia="ja-JP"/>
        </w:rPr>
        <w:t xml:space="preserve"> to exchange smaller amounts of data online e.g. by using I</w:t>
      </w:r>
      <w:r w:rsidR="001379F8">
        <w:rPr>
          <w:rFonts w:eastAsia="ＭＳ 明朝"/>
          <w:lang w:eastAsia="ja-JP"/>
        </w:rPr>
        <w:t>P-</w:t>
      </w:r>
      <w:r w:rsidR="00197FF0">
        <w:rPr>
          <w:rFonts w:eastAsia="ＭＳ 明朝"/>
          <w:lang w:eastAsia="ja-JP"/>
        </w:rPr>
        <w:t>based web services</w:t>
      </w:r>
      <w:r w:rsidR="001379F8">
        <w:rPr>
          <w:rFonts w:eastAsia="ＭＳ 明朝"/>
          <w:lang w:eastAsia="ja-JP"/>
        </w:rPr>
        <w:t xml:space="preserve"> which is a general</w:t>
      </w:r>
      <w:r w:rsidR="00620416">
        <w:rPr>
          <w:rFonts w:eastAsia="ＭＳ 明朝"/>
          <w:lang w:eastAsia="ja-JP"/>
        </w:rPr>
        <w:t>ly</w:t>
      </w:r>
      <w:r w:rsidR="001379F8">
        <w:rPr>
          <w:rFonts w:eastAsia="ＭＳ 明朝"/>
          <w:lang w:eastAsia="ja-JP"/>
        </w:rPr>
        <w:t xml:space="preserve"> established method for machine to machine communication</w:t>
      </w:r>
      <w:r w:rsidR="00197FF0">
        <w:rPr>
          <w:rFonts w:eastAsia="ＭＳ 明朝"/>
          <w:lang w:eastAsia="ja-JP"/>
        </w:rPr>
        <w:t>. One example use case is to update the before mentioned track data between VTS using the available encodings preferabl</w:t>
      </w:r>
      <w:r w:rsidR="00620416">
        <w:rPr>
          <w:rFonts w:eastAsia="ＭＳ 明朝"/>
          <w:lang w:eastAsia="ja-JP"/>
        </w:rPr>
        <w:t>y</w:t>
      </w:r>
      <w:r w:rsidR="00197FF0">
        <w:rPr>
          <w:rFonts w:eastAsia="ＭＳ 明朝"/>
          <w:lang w:eastAsia="ja-JP"/>
        </w:rPr>
        <w:t xml:space="preserve"> GML. </w:t>
      </w:r>
    </w:p>
    <w:p w14:paraId="773DE513" w14:textId="74712A0F" w:rsidR="00276F3F" w:rsidRDefault="001379F8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>ENAV committee identified early that the encodings in IHO S-100 part 10 (as there are ISO/IEC 8211, GML and HDF5) are not suitable for lower bandwidth communication as with VDES.</w:t>
      </w:r>
      <w:r w:rsidR="00276F3F">
        <w:rPr>
          <w:rFonts w:eastAsia="ＭＳ 明朝"/>
          <w:lang w:eastAsia="ja-JP"/>
        </w:rPr>
        <w:t xml:space="preserve"> DTEC committee made this a task for work group on digital communication systems. </w:t>
      </w:r>
    </w:p>
    <w:p w14:paraId="1B8E7EC0" w14:textId="3A40F4A5" w:rsidR="00276F3F" w:rsidRDefault="00276F3F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 xml:space="preserve">At DTEC2 and DTEC3 there </w:t>
      </w:r>
      <w:r w:rsidR="00620416">
        <w:rPr>
          <w:rFonts w:eastAsia="ＭＳ 明朝"/>
          <w:lang w:eastAsia="ja-JP"/>
        </w:rPr>
        <w:t>we</w:t>
      </w:r>
      <w:r>
        <w:rPr>
          <w:rFonts w:eastAsia="ＭＳ 明朝"/>
          <w:lang w:eastAsia="ja-JP"/>
        </w:rPr>
        <w:t>re discussion</w:t>
      </w:r>
      <w:r w:rsidR="00620416">
        <w:rPr>
          <w:rFonts w:eastAsia="ＭＳ 明朝"/>
          <w:lang w:eastAsia="ja-JP"/>
        </w:rPr>
        <w:t>s</w:t>
      </w:r>
      <w:r>
        <w:rPr>
          <w:rFonts w:eastAsia="ＭＳ 明朝"/>
          <w:lang w:eastAsia="ja-JP"/>
        </w:rPr>
        <w:t xml:space="preserve"> about the development of the S-230 Product Specification on Application Specific Messages (for example as used in AIS). DTEC3 analysed various use cases and identified that most of the information are already addressed </w:t>
      </w:r>
      <w:r w:rsidR="00620416">
        <w:rPr>
          <w:rFonts w:eastAsia="ＭＳ 明朝"/>
          <w:lang w:eastAsia="ja-JP"/>
        </w:rPr>
        <w:t>b</w:t>
      </w:r>
      <w:r>
        <w:rPr>
          <w:rFonts w:eastAsia="ＭＳ 明朝"/>
          <w:lang w:eastAsia="ja-JP"/>
        </w:rPr>
        <w:t xml:space="preserve">y other </w:t>
      </w:r>
      <w:r w:rsidR="00620416">
        <w:rPr>
          <w:rFonts w:eastAsia="ＭＳ 明朝"/>
          <w:lang w:eastAsia="ja-JP"/>
        </w:rPr>
        <w:t>P</w:t>
      </w:r>
      <w:r>
        <w:rPr>
          <w:rFonts w:eastAsia="ＭＳ 明朝"/>
          <w:lang w:eastAsia="ja-JP"/>
        </w:rPr>
        <w:t xml:space="preserve">roduct </w:t>
      </w:r>
      <w:r w:rsidR="00620416">
        <w:rPr>
          <w:rFonts w:eastAsia="ＭＳ 明朝"/>
          <w:lang w:eastAsia="ja-JP"/>
        </w:rPr>
        <w:t>S</w:t>
      </w:r>
      <w:r>
        <w:rPr>
          <w:rFonts w:eastAsia="ＭＳ 明朝"/>
          <w:lang w:eastAsia="ja-JP"/>
        </w:rPr>
        <w:t xml:space="preserve">pecifications like S-124 on </w:t>
      </w:r>
      <w:r w:rsidR="00620416">
        <w:rPr>
          <w:rFonts w:eastAsia="ＭＳ 明朝"/>
          <w:lang w:eastAsia="ja-JP"/>
        </w:rPr>
        <w:t>Navigational Warnings</w:t>
      </w:r>
      <w:r>
        <w:rPr>
          <w:rFonts w:eastAsia="ＭＳ 明朝"/>
          <w:lang w:eastAsia="ja-JP"/>
        </w:rPr>
        <w:t xml:space="preserve">. </w:t>
      </w:r>
    </w:p>
    <w:p w14:paraId="0971F88A" w14:textId="77777777" w:rsidR="00620416" w:rsidRDefault="00276F3F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 xml:space="preserve">Developing a </w:t>
      </w:r>
      <w:r w:rsidR="00620416">
        <w:rPr>
          <w:rFonts w:eastAsia="ＭＳ 明朝"/>
          <w:lang w:eastAsia="ja-JP"/>
        </w:rPr>
        <w:t>P</w:t>
      </w:r>
      <w:r>
        <w:rPr>
          <w:rFonts w:eastAsia="ＭＳ 明朝"/>
          <w:lang w:eastAsia="ja-JP"/>
        </w:rPr>
        <w:t xml:space="preserve">roduct </w:t>
      </w:r>
      <w:r w:rsidR="00620416">
        <w:rPr>
          <w:rFonts w:eastAsia="ＭＳ 明朝"/>
          <w:lang w:eastAsia="ja-JP"/>
        </w:rPr>
        <w:t>S</w:t>
      </w:r>
      <w:r>
        <w:rPr>
          <w:rFonts w:eastAsia="ＭＳ 明朝"/>
          <w:lang w:eastAsia="ja-JP"/>
        </w:rPr>
        <w:t xml:space="preserve">pecification for ASM </w:t>
      </w:r>
      <w:r w:rsidR="005A7D86">
        <w:rPr>
          <w:rFonts w:eastAsia="ＭＳ 明朝"/>
          <w:lang w:eastAsia="ja-JP"/>
        </w:rPr>
        <w:t>covering existing ASM in a</w:t>
      </w:r>
      <w:r w:rsidR="00DE585D">
        <w:rPr>
          <w:rFonts w:eastAsia="ＭＳ 明朝"/>
          <w:lang w:eastAsia="ja-JP"/>
        </w:rPr>
        <w:t>n</w:t>
      </w:r>
      <w:r w:rsidR="005A7D86">
        <w:rPr>
          <w:rFonts w:eastAsia="ＭＳ 明朝"/>
          <w:lang w:eastAsia="ja-JP"/>
        </w:rPr>
        <w:t xml:space="preserve"> S-230 Product Specification will have the drawback that it will cover various applications w</w:t>
      </w:r>
      <w:r w:rsidR="00620416">
        <w:rPr>
          <w:rFonts w:eastAsia="ＭＳ 明朝"/>
          <w:lang w:eastAsia="ja-JP"/>
        </w:rPr>
        <w:t>hich</w:t>
      </w:r>
      <w:r w:rsidR="005A7D86">
        <w:rPr>
          <w:rFonts w:eastAsia="ＭＳ 明朝"/>
          <w:lang w:eastAsia="ja-JP"/>
        </w:rPr>
        <w:t xml:space="preserve"> are already addressed in </w:t>
      </w:r>
      <w:r w:rsidR="00620416">
        <w:rPr>
          <w:rFonts w:eastAsia="ＭＳ 明朝"/>
          <w:lang w:eastAsia="ja-JP"/>
        </w:rPr>
        <w:t xml:space="preserve">other </w:t>
      </w:r>
      <w:r w:rsidR="005A7D86">
        <w:rPr>
          <w:rFonts w:eastAsia="ＭＳ 明朝"/>
          <w:lang w:eastAsia="ja-JP"/>
        </w:rPr>
        <w:t>Product Specification</w:t>
      </w:r>
      <w:r w:rsidR="00620416">
        <w:rPr>
          <w:rFonts w:eastAsia="ＭＳ 明朝"/>
          <w:lang w:eastAsia="ja-JP"/>
        </w:rPr>
        <w:t>s</w:t>
      </w:r>
      <w:r w:rsidR="005A7D86">
        <w:rPr>
          <w:rFonts w:eastAsia="ＭＳ 明朝"/>
          <w:lang w:eastAsia="ja-JP"/>
        </w:rPr>
        <w:t xml:space="preserve"> </w:t>
      </w:r>
      <w:r w:rsidR="00620416">
        <w:rPr>
          <w:rFonts w:eastAsia="ＭＳ 明朝"/>
          <w:lang w:eastAsia="ja-JP"/>
        </w:rPr>
        <w:t>that</w:t>
      </w:r>
      <w:r w:rsidR="005A7D86">
        <w:rPr>
          <w:rFonts w:eastAsia="ＭＳ 明朝"/>
          <w:lang w:eastAsia="ja-JP"/>
        </w:rPr>
        <w:t xml:space="preserve"> exist already or are under development. Furthermore</w:t>
      </w:r>
      <w:r w:rsidR="00DE585D">
        <w:rPr>
          <w:rFonts w:eastAsia="ＭＳ 明朝"/>
          <w:lang w:eastAsia="ja-JP"/>
        </w:rPr>
        <w:t>,</w:t>
      </w:r>
      <w:r w:rsidR="005A7D86">
        <w:rPr>
          <w:rFonts w:eastAsia="ＭＳ 明朝"/>
          <w:lang w:eastAsia="ja-JP"/>
        </w:rPr>
        <w:t xml:space="preserve"> the practical usage is unclear. A technical connection between a VDES receiver to EC</w:t>
      </w:r>
      <w:r w:rsidR="00620416">
        <w:rPr>
          <w:rFonts w:eastAsia="ＭＳ 明朝"/>
          <w:lang w:eastAsia="ja-JP"/>
        </w:rPr>
        <w:t>D</w:t>
      </w:r>
      <w:r w:rsidR="005A7D86">
        <w:rPr>
          <w:rFonts w:eastAsia="ＭＳ 明朝"/>
          <w:lang w:eastAsia="ja-JP"/>
        </w:rPr>
        <w:t>IS will pr</w:t>
      </w:r>
      <w:r w:rsidR="00DE585D">
        <w:rPr>
          <w:rFonts w:eastAsia="ＭＳ 明朝"/>
          <w:lang w:eastAsia="ja-JP"/>
        </w:rPr>
        <w:t>eferably</w:t>
      </w:r>
      <w:r w:rsidR="005A7D86">
        <w:rPr>
          <w:rFonts w:eastAsia="ＭＳ 明朝"/>
          <w:lang w:eastAsia="ja-JP"/>
        </w:rPr>
        <w:t xml:space="preserve"> use other standards like IEC</w:t>
      </w:r>
      <w:r w:rsidR="00DE585D">
        <w:rPr>
          <w:rFonts w:eastAsia="ＭＳ 明朝"/>
          <w:lang w:eastAsia="ja-JP"/>
        </w:rPr>
        <w:t xml:space="preserve"> 61162.</w:t>
      </w:r>
      <w:r w:rsidR="00620416">
        <w:rPr>
          <w:rFonts w:eastAsia="ＭＳ 明朝"/>
          <w:lang w:eastAsia="ja-JP"/>
        </w:rPr>
        <w:t xml:space="preserve"> </w:t>
      </w:r>
    </w:p>
    <w:p w14:paraId="0C7C772C" w14:textId="318F57FF" w:rsidR="00276F3F" w:rsidRDefault="00620416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lastRenderedPageBreak/>
        <w:t xml:space="preserve">Additionally, defining ASM in a S-xxx Product Specification would not solve the issue of space efficient encoding as it could only use the existing encoding in IHO S-100 as referenced above. </w:t>
      </w:r>
    </w:p>
    <w:p w14:paraId="06550873" w14:textId="632F9226" w:rsidR="00DE585D" w:rsidRDefault="00DE585D">
      <w:pPr>
        <w:pStyle w:val="a9"/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>Therefore</w:t>
      </w:r>
      <w:r w:rsidR="00620416">
        <w:rPr>
          <w:rFonts w:eastAsia="ＭＳ 明朝"/>
          <w:lang w:val="en-US" w:eastAsia="ja-JP"/>
        </w:rPr>
        <w:t>,</w:t>
      </w:r>
      <w:r>
        <w:rPr>
          <w:rFonts w:eastAsia="ＭＳ 明朝"/>
          <w:lang w:val="en-US" w:eastAsia="ja-JP"/>
        </w:rPr>
        <w:t xml:space="preserve"> the DTEC committee identified the following task</w:t>
      </w:r>
      <w:r w:rsidR="00620416">
        <w:rPr>
          <w:rFonts w:eastAsia="ＭＳ 明朝"/>
          <w:lang w:val="en-US" w:eastAsia="ja-JP"/>
        </w:rPr>
        <w:t>s</w:t>
      </w:r>
      <w:r>
        <w:rPr>
          <w:rFonts w:eastAsia="ＭＳ 明朝"/>
          <w:lang w:val="en-US" w:eastAsia="ja-JP"/>
        </w:rPr>
        <w:t xml:space="preserve"> for itself:</w:t>
      </w:r>
    </w:p>
    <w:p w14:paraId="0D264885" w14:textId="3F0F6E18" w:rsidR="00DE585D" w:rsidRDefault="00DE585D" w:rsidP="00DE585D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 xml:space="preserve">Development of an IALA Guideline for a suitable space efficient encoding of data structured and addressed by the S-xxx </w:t>
      </w:r>
      <w:r w:rsidR="00620416">
        <w:rPr>
          <w:rFonts w:eastAsia="ＭＳ 明朝"/>
          <w:lang w:val="en-US" w:eastAsia="ja-JP"/>
        </w:rPr>
        <w:t>P</w:t>
      </w:r>
      <w:r>
        <w:rPr>
          <w:rFonts w:eastAsia="ＭＳ 明朝"/>
          <w:lang w:val="en-US" w:eastAsia="ja-JP"/>
        </w:rPr>
        <w:t xml:space="preserve">roduct </w:t>
      </w:r>
      <w:r w:rsidR="00620416">
        <w:rPr>
          <w:rFonts w:eastAsia="ＭＳ 明朝"/>
          <w:lang w:val="en-US" w:eastAsia="ja-JP"/>
        </w:rPr>
        <w:t>S</w:t>
      </w:r>
      <w:r>
        <w:rPr>
          <w:rFonts w:eastAsia="ＭＳ 明朝"/>
          <w:lang w:val="en-US" w:eastAsia="ja-JP"/>
        </w:rPr>
        <w:t xml:space="preserve">pecifications and describe how this data is exchanged </w:t>
      </w:r>
      <w:r w:rsidR="004F403C">
        <w:rPr>
          <w:rFonts w:eastAsia="ＭＳ 明朝"/>
          <w:lang w:val="en-US" w:eastAsia="ja-JP"/>
        </w:rPr>
        <w:t>by</w:t>
      </w:r>
      <w:r>
        <w:rPr>
          <w:rFonts w:eastAsia="ＭＳ 明朝"/>
          <w:lang w:val="en-US" w:eastAsia="ja-JP"/>
        </w:rPr>
        <w:t xml:space="preserve"> </w:t>
      </w:r>
      <w:r w:rsidR="004F403C">
        <w:rPr>
          <w:rFonts w:eastAsia="ＭＳ 明朝"/>
          <w:lang w:val="en-US" w:eastAsia="ja-JP"/>
        </w:rPr>
        <w:t xml:space="preserve">low bandwidth communication channels like </w:t>
      </w:r>
      <w:r>
        <w:rPr>
          <w:rFonts w:eastAsia="ＭＳ 明朝"/>
          <w:lang w:val="en-US" w:eastAsia="ja-JP"/>
        </w:rPr>
        <w:t>VDES.</w:t>
      </w:r>
    </w:p>
    <w:p w14:paraId="5C388CFB" w14:textId="7E2E62CF" w:rsidR="00DE585D" w:rsidRDefault="00DE585D" w:rsidP="00DE585D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>Propose the conten</w:t>
      </w:r>
      <w:r w:rsidR="004F403C">
        <w:rPr>
          <w:rFonts w:eastAsia="ＭＳ 明朝"/>
          <w:lang w:val="en-US" w:eastAsia="ja-JP"/>
        </w:rPr>
        <w:t>t</w:t>
      </w:r>
      <w:r>
        <w:rPr>
          <w:rFonts w:eastAsia="ＭＳ 明朝"/>
          <w:lang w:val="en-US" w:eastAsia="ja-JP"/>
        </w:rPr>
        <w:t xml:space="preserve"> of </w:t>
      </w:r>
      <w:r w:rsidR="004F403C">
        <w:rPr>
          <w:rFonts w:eastAsia="ＭＳ 明朝"/>
          <w:lang w:val="en-US" w:eastAsia="ja-JP"/>
        </w:rPr>
        <w:t>this Guideline</w:t>
      </w:r>
      <w:r>
        <w:rPr>
          <w:rFonts w:eastAsia="ＭＳ 明朝"/>
          <w:lang w:val="en-US" w:eastAsia="ja-JP"/>
        </w:rPr>
        <w:t xml:space="preserve"> as a new chapter of IHO S-100 part 10 to IHO.  </w:t>
      </w:r>
    </w:p>
    <w:p w14:paraId="129C3B62" w14:textId="5A171D52" w:rsidR="009038EC" w:rsidRPr="004F403C" w:rsidRDefault="00DE585D" w:rsidP="004F403C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>Identify the relevant Product Specification</w:t>
      </w:r>
      <w:r w:rsidR="004F403C">
        <w:rPr>
          <w:rFonts w:eastAsia="ＭＳ 明朝"/>
          <w:lang w:val="en-US" w:eastAsia="ja-JP"/>
        </w:rPr>
        <w:t>s</w:t>
      </w:r>
      <w:r>
        <w:rPr>
          <w:rFonts w:eastAsia="ＭＳ 明朝"/>
          <w:lang w:val="en-US" w:eastAsia="ja-JP"/>
        </w:rPr>
        <w:t xml:space="preserve"> </w:t>
      </w:r>
      <w:r w:rsidR="004F403C">
        <w:rPr>
          <w:rFonts w:eastAsia="ＭＳ 明朝"/>
          <w:lang w:val="en-US" w:eastAsia="ja-JP"/>
        </w:rPr>
        <w:t>suitable to cover data exchanged by ASM. D</w:t>
      </w:r>
      <w:r w:rsidRPr="004F403C">
        <w:rPr>
          <w:rFonts w:eastAsia="ＭＳ 明朝"/>
          <w:lang w:val="en-US" w:eastAsia="ja-JP"/>
        </w:rPr>
        <w:t xml:space="preserve">efine which data and how the data will be transferred </w:t>
      </w:r>
      <w:r w:rsidR="009038EC" w:rsidRPr="004F403C">
        <w:rPr>
          <w:rFonts w:eastAsia="ＭＳ 明朝"/>
          <w:lang w:val="en-US" w:eastAsia="ja-JP"/>
        </w:rPr>
        <w:t xml:space="preserve">(wide or narrow bandwidth) e. g. </w:t>
      </w:r>
      <w:r w:rsidRPr="004F403C">
        <w:rPr>
          <w:rFonts w:eastAsia="ＭＳ 明朝"/>
          <w:lang w:val="en-US" w:eastAsia="ja-JP"/>
        </w:rPr>
        <w:t>as Application Specific Messages (describe this in appropriate IALA Guidelines).</w:t>
      </w:r>
      <w:r w:rsidR="009038EC" w:rsidRPr="004F403C">
        <w:rPr>
          <w:rFonts w:eastAsia="ＭＳ 明朝"/>
          <w:lang w:val="en-US" w:eastAsia="ja-JP"/>
        </w:rPr>
        <w:t xml:space="preserve"> </w:t>
      </w:r>
    </w:p>
    <w:p w14:paraId="66A64419" w14:textId="28FF3BF2" w:rsidR="00DE585D" w:rsidRDefault="009038EC" w:rsidP="00DE585D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 xml:space="preserve">Identify necessary new Product Specifications of uses cases of </w:t>
      </w:r>
      <w:r w:rsidR="004F403C">
        <w:rPr>
          <w:rFonts w:eastAsia="ＭＳ 明朝"/>
          <w:lang w:val="en-US" w:eastAsia="ja-JP"/>
        </w:rPr>
        <w:t xml:space="preserve">existing </w:t>
      </w:r>
      <w:r>
        <w:rPr>
          <w:rFonts w:eastAsia="ＭＳ 明朝"/>
          <w:lang w:val="en-US" w:eastAsia="ja-JP"/>
        </w:rPr>
        <w:t xml:space="preserve">ASM which are not </w:t>
      </w:r>
      <w:r w:rsidR="004F403C">
        <w:rPr>
          <w:rFonts w:eastAsia="ＭＳ 明朝"/>
          <w:lang w:val="en-US" w:eastAsia="ja-JP"/>
        </w:rPr>
        <w:t>currently</w:t>
      </w:r>
      <w:r>
        <w:rPr>
          <w:rFonts w:eastAsia="ＭＳ 明朝"/>
          <w:lang w:val="en-US" w:eastAsia="ja-JP"/>
        </w:rPr>
        <w:t xml:space="preserve"> covered.</w:t>
      </w:r>
    </w:p>
    <w:p w14:paraId="2F73B6E9" w14:textId="5183CD25" w:rsidR="009038EC" w:rsidRDefault="00DE585D" w:rsidP="00DE585D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 xml:space="preserve">Propose to IHO that </w:t>
      </w:r>
      <w:r w:rsidR="004F403C">
        <w:rPr>
          <w:rFonts w:eastAsia="ＭＳ 明朝"/>
          <w:lang w:val="en-US" w:eastAsia="ja-JP"/>
        </w:rPr>
        <w:t>P</w:t>
      </w:r>
      <w:r>
        <w:rPr>
          <w:rFonts w:eastAsia="ＭＳ 明朝"/>
          <w:lang w:val="en-US" w:eastAsia="ja-JP"/>
        </w:rPr>
        <w:t xml:space="preserve">roduct </w:t>
      </w:r>
      <w:r w:rsidR="004F403C">
        <w:rPr>
          <w:rFonts w:eastAsia="ＭＳ 明朝"/>
          <w:lang w:val="en-US" w:eastAsia="ja-JP"/>
        </w:rPr>
        <w:t>S</w:t>
      </w:r>
      <w:r>
        <w:rPr>
          <w:rFonts w:eastAsia="ＭＳ 明朝"/>
          <w:lang w:val="en-US" w:eastAsia="ja-JP"/>
        </w:rPr>
        <w:t xml:space="preserve">pecifications shall be amended with a chapter describing which data </w:t>
      </w:r>
      <w:r w:rsidR="004F403C">
        <w:rPr>
          <w:rFonts w:eastAsia="ＭＳ 明朝"/>
          <w:lang w:val="en-US" w:eastAsia="ja-JP"/>
        </w:rPr>
        <w:t>can be exchanged as ASM</w:t>
      </w:r>
      <w:r>
        <w:rPr>
          <w:rFonts w:eastAsia="ＭＳ 明朝"/>
          <w:lang w:val="en-US" w:eastAsia="ja-JP"/>
        </w:rPr>
        <w:t>.</w:t>
      </w:r>
    </w:p>
    <w:p w14:paraId="3BDCFF18" w14:textId="462DF5AE" w:rsidR="00572770" w:rsidRPr="004F403C" w:rsidRDefault="004F403C" w:rsidP="004F403C">
      <w:pPr>
        <w:pStyle w:val="a9"/>
        <w:numPr>
          <w:ilvl w:val="0"/>
          <w:numId w:val="12"/>
        </w:num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t xml:space="preserve">And IALA shall </w:t>
      </w:r>
      <w:r w:rsidRPr="004F403C">
        <w:rPr>
          <w:rFonts w:eastAsia="ＭＳ 明朝"/>
          <w:lang w:val="en-US" w:eastAsia="ja-JP"/>
        </w:rPr>
        <w:t>remove</w:t>
      </w:r>
      <w:r w:rsidR="009038EC" w:rsidRPr="004F403C">
        <w:rPr>
          <w:rFonts w:eastAsia="ＭＳ 明朝"/>
          <w:lang w:val="en-US" w:eastAsia="ja-JP"/>
        </w:rPr>
        <w:t xml:space="preserve"> S-230</w:t>
      </w:r>
      <w:r w:rsidRPr="004F403C">
        <w:rPr>
          <w:rFonts w:eastAsia="ＭＳ 明朝"/>
          <w:lang w:val="en-US" w:eastAsia="ja-JP"/>
        </w:rPr>
        <w:t xml:space="preserve"> from the list of Product Specifications</w:t>
      </w:r>
      <w:r w:rsidR="009038EC" w:rsidRPr="004F403C">
        <w:rPr>
          <w:rFonts w:eastAsia="ＭＳ 明朝"/>
          <w:lang w:val="en-US" w:eastAsia="ja-JP"/>
        </w:rPr>
        <w:t>.</w:t>
      </w:r>
    </w:p>
    <w:p w14:paraId="7C11118B" w14:textId="77777777" w:rsidR="00735535" w:rsidRDefault="00271F37">
      <w:pPr>
        <w:pStyle w:val="1"/>
      </w:pPr>
      <w:r>
        <w:t>ACTION REQUESTED</w:t>
      </w:r>
    </w:p>
    <w:p w14:paraId="2A452B29" w14:textId="6D181356" w:rsidR="00735535" w:rsidRDefault="00025BDC" w:rsidP="00CC39F5">
      <w:pPr>
        <w:pStyle w:val="a9"/>
        <w:rPr>
          <w:rFonts w:eastAsia="ＭＳ 明朝"/>
          <w:lang w:eastAsia="ja-JP"/>
        </w:rPr>
      </w:pPr>
      <w:r>
        <w:t xml:space="preserve">The </w:t>
      </w:r>
      <w:r w:rsidR="009038EC">
        <w:rPr>
          <w:rFonts w:eastAsia="ＭＳ 明朝"/>
          <w:lang w:eastAsia="ja-JP"/>
        </w:rPr>
        <w:t>ARM</w:t>
      </w:r>
      <w:r>
        <w:t xml:space="preserve"> committee is requested to </w:t>
      </w:r>
      <w:r w:rsidR="009038EC">
        <w:t>note</w:t>
      </w:r>
      <w:r w:rsidR="00CC39F5">
        <w:rPr>
          <w:rFonts w:eastAsia="ＭＳ 明朝" w:hint="eastAsia"/>
          <w:lang w:eastAsia="ja-JP"/>
        </w:rPr>
        <w:t xml:space="preserve"> th</w:t>
      </w:r>
      <w:r w:rsidR="009038EC">
        <w:rPr>
          <w:rFonts w:eastAsia="ＭＳ 明朝"/>
          <w:lang w:eastAsia="ja-JP"/>
        </w:rPr>
        <w:t>is</w:t>
      </w:r>
      <w:r w:rsidR="00CC39F5">
        <w:rPr>
          <w:rFonts w:eastAsia="ＭＳ 明朝" w:hint="eastAsia"/>
          <w:lang w:eastAsia="ja-JP"/>
        </w:rPr>
        <w:t xml:space="preserve"> proposal</w:t>
      </w:r>
      <w:r w:rsidR="009038EC">
        <w:rPr>
          <w:rFonts w:eastAsia="ＭＳ 明朝"/>
          <w:lang w:eastAsia="ja-JP"/>
        </w:rPr>
        <w:t xml:space="preserve"> reflecting their request and support DT</w:t>
      </w:r>
      <w:r w:rsidR="00966434">
        <w:rPr>
          <w:rFonts w:eastAsia="ＭＳ 明朝"/>
          <w:lang w:eastAsia="ja-JP"/>
        </w:rPr>
        <w:t>E</w:t>
      </w:r>
      <w:r w:rsidR="009038EC">
        <w:rPr>
          <w:rFonts w:eastAsia="ＭＳ 明朝"/>
          <w:lang w:eastAsia="ja-JP"/>
        </w:rPr>
        <w:t>C if necessary.</w:t>
      </w:r>
    </w:p>
    <w:p w14:paraId="2669DF3F" w14:textId="0C66E15D" w:rsidR="009038EC" w:rsidRDefault="009038EC" w:rsidP="00CC39F5">
      <w:pPr>
        <w:pStyle w:val="a9"/>
        <w:rPr>
          <w:rFonts w:eastAsia="ＭＳ 明朝"/>
          <w:lang w:eastAsia="ja-JP"/>
        </w:rPr>
      </w:pPr>
      <w:del w:id="3" w:author="kotsu_kokusai_1@yahoo.co.jp" w:date="2024-10-04T12:23:00Z" w16du:dateUtc="2024-10-04T10:23:00Z">
        <w:r w:rsidDel="003D30E2">
          <w:rPr>
            <w:rFonts w:eastAsia="ＭＳ 明朝"/>
            <w:lang w:eastAsia="ja-JP"/>
          </w:rPr>
          <w:delText>Council</w:delText>
        </w:r>
      </w:del>
      <w:ins w:id="4" w:author="kotsu_kokusai_1@yahoo.co.jp" w:date="2024-10-04T12:23:00Z" w16du:dateUtc="2024-10-04T10:23:00Z">
        <w:r w:rsidR="003D30E2">
          <w:rPr>
            <w:rFonts w:eastAsia="ＭＳ 明朝" w:hint="eastAsia"/>
            <w:lang w:eastAsia="ja-JP"/>
          </w:rPr>
          <w:t>PAP</w:t>
        </w:r>
      </w:ins>
      <w:r>
        <w:rPr>
          <w:rFonts w:eastAsia="ＭＳ 明朝"/>
          <w:lang w:eastAsia="ja-JP"/>
        </w:rPr>
        <w:t xml:space="preserve"> is requested to not</w:t>
      </w:r>
      <w:r w:rsidR="00B53324">
        <w:rPr>
          <w:rFonts w:eastAsia="ＭＳ 明朝"/>
          <w:lang w:eastAsia="ja-JP"/>
        </w:rPr>
        <w:t>e</w:t>
      </w:r>
      <w:r>
        <w:rPr>
          <w:rFonts w:eastAsia="ＭＳ 明朝"/>
          <w:lang w:eastAsia="ja-JP"/>
        </w:rPr>
        <w:t xml:space="preserve"> this proposal for addressing the existing and future concepts for handling Applications Specific Messages within S-200 domain and </w:t>
      </w:r>
      <w:r w:rsidR="00B53324">
        <w:rPr>
          <w:rFonts w:eastAsia="ＭＳ 明朝"/>
          <w:lang w:eastAsia="ja-JP"/>
        </w:rPr>
        <w:t>remove</w:t>
      </w:r>
      <w:r>
        <w:rPr>
          <w:rFonts w:eastAsia="ＭＳ 明朝"/>
          <w:lang w:eastAsia="ja-JP"/>
        </w:rPr>
        <w:t xml:space="preserve"> S-230 </w:t>
      </w:r>
      <w:r w:rsidR="00B53324">
        <w:rPr>
          <w:rFonts w:eastAsia="ＭＳ 明朝"/>
          <w:lang w:eastAsia="ja-JP"/>
        </w:rPr>
        <w:t>from</w:t>
      </w:r>
      <w:r>
        <w:rPr>
          <w:rFonts w:eastAsia="ＭＳ 明朝"/>
          <w:lang w:eastAsia="ja-JP"/>
        </w:rPr>
        <w:t xml:space="preserve"> the list of Product Specifications.   </w:t>
      </w:r>
    </w:p>
    <w:p w14:paraId="778B4AF0" w14:textId="77777777" w:rsidR="009038EC" w:rsidRDefault="009038EC" w:rsidP="00CC39F5">
      <w:pPr>
        <w:pStyle w:val="a9"/>
      </w:pPr>
    </w:p>
    <w:sectPr w:rsidR="009038E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30B85" w14:textId="77777777" w:rsidR="00085296" w:rsidRDefault="00085296">
      <w:r>
        <w:separator/>
      </w:r>
    </w:p>
  </w:endnote>
  <w:endnote w:type="continuationSeparator" w:id="0">
    <w:p w14:paraId="0277B9BA" w14:textId="77777777" w:rsidR="00085296" w:rsidRDefault="0008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77777777" w:rsidR="00735535" w:rsidRDefault="00271F37">
    <w:pPr>
      <w:pStyle w:val="a4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271F37">
    <w:pPr>
      <w:pStyle w:val="a4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4EF5" w14:textId="77777777" w:rsidR="00085296" w:rsidRDefault="00085296">
      <w:r>
        <w:separator/>
      </w:r>
    </w:p>
  </w:footnote>
  <w:footnote w:type="continuationSeparator" w:id="0">
    <w:p w14:paraId="3C251AA7" w14:textId="77777777" w:rsidR="00085296" w:rsidRDefault="00085296">
      <w:r>
        <w:continuationSeparator/>
      </w:r>
    </w:p>
  </w:footnote>
  <w:footnote w:id="1">
    <w:p w14:paraId="5C273A9F" w14:textId="09646B89" w:rsidR="001379F8" w:rsidRPr="001379F8" w:rsidRDefault="001379F8">
      <w:pPr>
        <w:pStyle w:val="afb"/>
        <w:rPr>
          <w:lang w:val="en-US"/>
        </w:rPr>
      </w:pPr>
      <w:r>
        <w:rPr>
          <w:rStyle w:val="afd"/>
        </w:rPr>
        <w:footnoteRef/>
      </w:r>
      <w:r>
        <w:t xml:space="preserve"> </w:t>
      </w:r>
      <w:r w:rsidRPr="001379F8">
        <w:rPr>
          <w:lang w:val="en-US"/>
        </w:rPr>
        <w:t>Encoding: describes the way data i</w:t>
      </w:r>
      <w:r>
        <w:rPr>
          <w:lang w:val="en-US"/>
        </w:rPr>
        <w:t>s stored into a specific forma</w:t>
      </w:r>
      <w:r w:rsidR="00276F3F">
        <w:rPr>
          <w:lang w:val="en-US"/>
        </w:rPr>
        <w:t>t</w:t>
      </w:r>
      <w:r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271F37">
    <w:pPr>
      <w:pStyle w:val="a6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271F37">
    <w:pPr>
      <w:pStyle w:val="a6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B61EE"/>
    <w:multiLevelType w:val="hybridMultilevel"/>
    <w:tmpl w:val="343AE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87324940">
    <w:abstractNumId w:val="5"/>
  </w:num>
  <w:num w:numId="2" w16cid:durableId="465465013">
    <w:abstractNumId w:val="3"/>
  </w:num>
  <w:num w:numId="3" w16cid:durableId="268436095">
    <w:abstractNumId w:val="9"/>
  </w:num>
  <w:num w:numId="4" w16cid:durableId="1232735367">
    <w:abstractNumId w:val="10"/>
  </w:num>
  <w:num w:numId="5" w16cid:durableId="457184580">
    <w:abstractNumId w:val="2"/>
  </w:num>
  <w:num w:numId="6" w16cid:durableId="1875337951">
    <w:abstractNumId w:val="7"/>
  </w:num>
  <w:num w:numId="7" w16cid:durableId="675380616">
    <w:abstractNumId w:val="8"/>
  </w:num>
  <w:num w:numId="8" w16cid:durableId="1720742485">
    <w:abstractNumId w:val="1"/>
  </w:num>
  <w:num w:numId="9" w16cid:durableId="2137530025">
    <w:abstractNumId w:val="6"/>
  </w:num>
  <w:num w:numId="10" w16cid:durableId="885946957">
    <w:abstractNumId w:val="4"/>
  </w:num>
  <w:num w:numId="11" w16cid:durableId="1564632842">
    <w:abstractNumId w:val="11"/>
  </w:num>
  <w:num w:numId="12" w16cid:durableId="12412918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tsu_kokusai_1@yahoo.co.jp">
    <w15:presenceInfo w15:providerId="Windows Live" w15:userId="6710cbf371114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trackRevisions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085296"/>
    <w:rsid w:val="000A48A2"/>
    <w:rsid w:val="00110B64"/>
    <w:rsid w:val="001379F8"/>
    <w:rsid w:val="0014100D"/>
    <w:rsid w:val="00197FF0"/>
    <w:rsid w:val="001B50DD"/>
    <w:rsid w:val="00271F37"/>
    <w:rsid w:val="00276F3F"/>
    <w:rsid w:val="002800F4"/>
    <w:rsid w:val="002A0FCB"/>
    <w:rsid w:val="003700B7"/>
    <w:rsid w:val="00373990"/>
    <w:rsid w:val="003D30E2"/>
    <w:rsid w:val="004F403C"/>
    <w:rsid w:val="00572770"/>
    <w:rsid w:val="005A7D86"/>
    <w:rsid w:val="005C0363"/>
    <w:rsid w:val="00620416"/>
    <w:rsid w:val="006C1816"/>
    <w:rsid w:val="00722967"/>
    <w:rsid w:val="00735535"/>
    <w:rsid w:val="007D2933"/>
    <w:rsid w:val="007E62EF"/>
    <w:rsid w:val="009038EC"/>
    <w:rsid w:val="00940F09"/>
    <w:rsid w:val="00966434"/>
    <w:rsid w:val="009672FE"/>
    <w:rsid w:val="00A566CA"/>
    <w:rsid w:val="00A60B55"/>
    <w:rsid w:val="00AE5EB5"/>
    <w:rsid w:val="00B02F0F"/>
    <w:rsid w:val="00B53324"/>
    <w:rsid w:val="00B8271F"/>
    <w:rsid w:val="00BA64F6"/>
    <w:rsid w:val="00BF75B6"/>
    <w:rsid w:val="00C22F13"/>
    <w:rsid w:val="00C5199E"/>
    <w:rsid w:val="00C845E1"/>
    <w:rsid w:val="00CC39F5"/>
    <w:rsid w:val="00D17E26"/>
    <w:rsid w:val="00D513A8"/>
    <w:rsid w:val="00D8228A"/>
    <w:rsid w:val="00DE585D"/>
    <w:rsid w:val="00E210FA"/>
    <w:rsid w:val="00E5604E"/>
    <w:rsid w:val="00E84ED1"/>
    <w:rsid w:val="00EC51A3"/>
    <w:rsid w:val="00EE22E3"/>
    <w:rsid w:val="00FA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1">
    <w:name w:val="heading 1"/>
    <w:basedOn w:val="a"/>
    <w:next w:val="a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ＭＳ 明朝"/>
      <w:b/>
      <w:color w:val="2E74B5"/>
      <w:kern w:val="2"/>
      <w:sz w:val="24"/>
      <w:szCs w:val="24"/>
      <w:lang w:eastAsia="de-DE"/>
    </w:rPr>
  </w:style>
  <w:style w:type="paragraph" w:styleId="2">
    <w:name w:val="heading 2"/>
    <w:basedOn w:val="1"/>
    <w:next w:val="a"/>
    <w:qFormat/>
    <w:rsid w:val="00135447"/>
    <w:pPr>
      <w:ind w:left="851" w:hanging="851"/>
      <w:jc w:val="both"/>
      <w:outlineLvl w:val="1"/>
    </w:pPr>
  </w:style>
  <w:style w:type="paragraph" w:styleId="3">
    <w:name w:val="heading 3"/>
    <w:basedOn w:val="a"/>
    <w:next w:val="a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4">
    <w:name w:val="heading 4"/>
    <w:basedOn w:val="a"/>
    <w:next w:val="a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5">
    <w:name w:val="heading 5"/>
    <w:basedOn w:val="a"/>
    <w:next w:val="a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7">
    <w:name w:val="heading 7"/>
    <w:basedOn w:val="a"/>
    <w:next w:val="a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qFormat/>
    <w:rsid w:val="005D05AC"/>
    <w:rPr>
      <w:rFonts w:ascii="Arial" w:eastAsia="ＭＳ 明朝" w:hAnsi="Arial" w:cs="Arial"/>
      <w:sz w:val="22"/>
      <w:szCs w:val="24"/>
      <w:lang w:val="fr-FR" w:eastAsia="ja-JP"/>
    </w:rPr>
  </w:style>
  <w:style w:type="character" w:customStyle="1" w:styleId="a5">
    <w:name w:val="ヘッダー (文字)"/>
    <w:link w:val="a6"/>
    <w:qFormat/>
    <w:rsid w:val="005D05AC"/>
    <w:rPr>
      <w:rFonts w:ascii="Arial" w:eastAsia="ＭＳ 明朝" w:hAnsi="Arial"/>
      <w:lang w:val="fr-FR" w:eastAsia="ja-JP"/>
    </w:rPr>
  </w:style>
  <w:style w:type="character" w:styleId="a7">
    <w:name w:val="page number"/>
    <w:qFormat/>
    <w:rsid w:val="005D05AC"/>
    <w:rPr>
      <w:rFonts w:ascii="Arial" w:hAnsi="Arial"/>
      <w:sz w:val="20"/>
    </w:rPr>
  </w:style>
  <w:style w:type="character" w:customStyle="1" w:styleId="a8">
    <w:name w:val="本文 (文字)"/>
    <w:link w:val="a9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aa">
    <w:name w:val="本文インデント (文字)"/>
    <w:link w:val="ab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20">
    <w:name w:val="本文インデント 2 (文字)"/>
    <w:link w:val="21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ac">
    <w:name w:val="annotation reference"/>
    <w:basedOn w:val="a0"/>
    <w:qFormat/>
    <w:rsid w:val="00A66968"/>
    <w:rPr>
      <w:sz w:val="16"/>
      <w:szCs w:val="16"/>
    </w:rPr>
  </w:style>
  <w:style w:type="character" w:customStyle="1" w:styleId="ad">
    <w:name w:val="コメント文字列 (文字)"/>
    <w:basedOn w:val="a0"/>
    <w:link w:val="ae"/>
    <w:qFormat/>
    <w:rsid w:val="00A66968"/>
    <w:rPr>
      <w:rFonts w:ascii="Calibri" w:hAnsi="Calibri"/>
      <w:lang w:val="en-GB" w:eastAsia="en-US"/>
    </w:rPr>
  </w:style>
  <w:style w:type="character" w:customStyle="1" w:styleId="af">
    <w:name w:val="コメント内容 (文字)"/>
    <w:basedOn w:val="ad"/>
    <w:link w:val="af0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af1">
    <w:name w:val="吹き出し (文字)"/>
    <w:basedOn w:val="a0"/>
    <w:link w:val="af2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af3">
    <w:name w:val="Hyperlink"/>
    <w:basedOn w:val="a0"/>
    <w:rsid w:val="00EB2576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9">
    <w:name w:val="Body Text"/>
    <w:basedOn w:val="a"/>
    <w:link w:val="a8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af5">
    <w:name w:val="List"/>
    <w:basedOn w:val="a9"/>
    <w:rPr>
      <w:rFonts w:cs="Arial Unicode MS"/>
    </w:rPr>
  </w:style>
  <w:style w:type="paragraph" w:styleId="af6">
    <w:name w:val="caption"/>
    <w:basedOn w:val="a"/>
    <w:next w:val="a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f7">
    <w:name w:val="Title"/>
    <w:basedOn w:val="a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1"/>
    <w:next w:val="a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a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a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a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a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a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a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a"/>
    <w:next w:val="a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a3"/>
    <w:rsid w:val="005D05AC"/>
    <w:pPr>
      <w:tabs>
        <w:tab w:val="center" w:pos="4820"/>
        <w:tab w:val="right" w:pos="9639"/>
      </w:tabs>
    </w:pPr>
    <w:rPr>
      <w:rFonts w:eastAsia="ＭＳ 明朝" w:cs="Arial"/>
      <w:lang w:val="fr-FR" w:eastAsia="ja-JP"/>
    </w:rPr>
  </w:style>
  <w:style w:type="paragraph" w:styleId="a6">
    <w:name w:val="header"/>
    <w:basedOn w:val="a"/>
    <w:link w:val="a5"/>
    <w:rsid w:val="005D05AC"/>
    <w:pPr>
      <w:tabs>
        <w:tab w:val="center" w:pos="4820"/>
        <w:tab w:val="right" w:pos="9639"/>
      </w:tabs>
      <w:jc w:val="right"/>
    </w:pPr>
    <w:rPr>
      <w:rFonts w:eastAsia="ＭＳ 明朝"/>
      <w:sz w:val="20"/>
      <w:lang w:val="fr-FR" w:eastAsia="ja-JP"/>
    </w:rPr>
  </w:style>
  <w:style w:type="paragraph" w:customStyle="1" w:styleId="Merkittyluettelo31">
    <w:name w:val="Merkitty luettelo 31"/>
    <w:basedOn w:val="a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a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a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a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a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a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af8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ＭＳ 明朝"/>
      <w:lang w:eastAsia="ja-JP"/>
    </w:rPr>
  </w:style>
  <w:style w:type="paragraph" w:styleId="af8">
    <w:name w:val="table of figures"/>
    <w:basedOn w:val="a"/>
    <w:next w:val="a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a"/>
    <w:next w:val="a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ab">
    <w:name w:val="Body Text Indent"/>
    <w:basedOn w:val="a"/>
    <w:link w:val="aa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21">
    <w:name w:val="Body Text Indent 2"/>
    <w:basedOn w:val="a"/>
    <w:link w:val="20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ae">
    <w:name w:val="annotation text"/>
    <w:basedOn w:val="a"/>
    <w:link w:val="ad"/>
    <w:qFormat/>
    <w:rsid w:val="00A66968"/>
    <w:rPr>
      <w:sz w:val="20"/>
    </w:rPr>
  </w:style>
  <w:style w:type="paragraph" w:styleId="af0">
    <w:name w:val="annotation subject"/>
    <w:basedOn w:val="ae"/>
    <w:next w:val="ae"/>
    <w:link w:val="af"/>
    <w:semiHidden/>
    <w:unhideWhenUsed/>
    <w:qFormat/>
    <w:rsid w:val="00A66968"/>
    <w:rPr>
      <w:b/>
      <w:bCs/>
    </w:rPr>
  </w:style>
  <w:style w:type="paragraph" w:styleId="af2">
    <w:name w:val="Balloon Text"/>
    <w:basedOn w:val="a"/>
    <w:link w:val="af1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af9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afa">
    <w:name w:val="List Paragraph"/>
    <w:basedOn w:val="a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afb">
    <w:name w:val="footnote text"/>
    <w:basedOn w:val="a"/>
    <w:link w:val="afc"/>
    <w:rsid w:val="001379F8"/>
    <w:rPr>
      <w:sz w:val="20"/>
    </w:rPr>
  </w:style>
  <w:style w:type="character" w:customStyle="1" w:styleId="afc">
    <w:name w:val="脚注文字列 (文字)"/>
    <w:basedOn w:val="a0"/>
    <w:link w:val="afb"/>
    <w:rsid w:val="001379F8"/>
    <w:rPr>
      <w:rFonts w:ascii="Calibri" w:hAnsi="Calibri"/>
      <w:lang w:val="en-GB" w:eastAsia="en-US"/>
    </w:rPr>
  </w:style>
  <w:style w:type="character" w:styleId="afd">
    <w:name w:val="footnote reference"/>
    <w:basedOn w:val="a0"/>
    <w:rsid w:val="00137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9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7C119-43E7-43AD-935F-B2952C13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kotsu_kokusai_1@yahoo.co.jp</cp:lastModifiedBy>
  <cp:revision>2</cp:revision>
  <cp:lastPrinted>2023-09-20T09:59:00Z</cp:lastPrinted>
  <dcterms:created xsi:type="dcterms:W3CDTF">2024-10-04T10:24:00Z</dcterms:created>
  <dcterms:modified xsi:type="dcterms:W3CDTF">2024-10-04T10:24:00Z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